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E8D" w:rsidRDefault="00BB2E8D"/>
    <w:p w:rsidR="00220242" w:rsidRPr="00F91052" w:rsidRDefault="00220242" w:rsidP="00220242">
      <w:pPr>
        <w:rPr>
          <w:rFonts w:ascii="Times" w:hAnsi="Times" w:cs="Times"/>
        </w:rPr>
      </w:pPr>
      <w:r>
        <w:rPr>
          <w:noProof/>
        </w:rPr>
        <w:drawing>
          <wp:anchor distT="0" distB="0" distL="114300" distR="114300" simplePos="0" relativeHeight="251659264" behindDoc="0" locked="0" layoutInCell="1" allowOverlap="1">
            <wp:simplePos x="0" y="0"/>
            <wp:positionH relativeFrom="column">
              <wp:posOffset>-457200</wp:posOffset>
            </wp:positionH>
            <wp:positionV relativeFrom="paragraph">
              <wp:posOffset>-228600</wp:posOffset>
            </wp:positionV>
            <wp:extent cx="991870" cy="1600200"/>
            <wp:effectExtent l="25400" t="0" r="0" b="0"/>
            <wp:wrapTight wrapText="bothSides">
              <wp:wrapPolygon edited="0">
                <wp:start x="-553" y="0"/>
                <wp:lineTo x="-553" y="21257"/>
                <wp:lineTo x="21572" y="21257"/>
                <wp:lineTo x="21572" y="0"/>
                <wp:lineTo x="-553" y="0"/>
              </wp:wrapPolygon>
            </wp:wrapTight>
            <wp:docPr id="39" name="Picture 40" descr="watchin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atchingb[1]"/>
                    <pic:cNvPicPr>
                      <a:picLocks noChangeAspect="1" noChangeArrowheads="1"/>
                    </pic:cNvPicPr>
                  </pic:nvPicPr>
                  <pic:blipFill>
                    <a:blip r:embed="rId4"/>
                    <a:srcRect/>
                    <a:stretch>
                      <a:fillRect/>
                    </a:stretch>
                  </pic:blipFill>
                  <pic:spPr bwMode="auto">
                    <a:xfrm>
                      <a:off x="0" y="0"/>
                      <a:ext cx="991870" cy="1600200"/>
                    </a:xfrm>
                    <a:prstGeom prst="rect">
                      <a:avLst/>
                    </a:prstGeom>
                    <a:noFill/>
                  </pic:spPr>
                </pic:pic>
              </a:graphicData>
            </a:graphic>
          </wp:anchor>
        </w:drawing>
      </w:r>
      <w:r w:rsidRPr="00F91052">
        <w:rPr>
          <w:rFonts w:ascii="Times" w:hAnsi="Times" w:cs="Times"/>
          <w:sz w:val="28"/>
          <w:szCs w:val="28"/>
        </w:rPr>
        <w:t xml:space="preserve">Northwest Math Sightings – </w:t>
      </w:r>
      <w:r>
        <w:rPr>
          <w:rFonts w:ascii="Times" w:hAnsi="Times" w:cs="Times"/>
          <w:sz w:val="28"/>
          <w:szCs w:val="28"/>
        </w:rPr>
        <w:t>Seasonal Math</w:t>
      </w:r>
      <w:r w:rsidRPr="00F91052">
        <w:rPr>
          <w:rFonts w:ascii="Times" w:hAnsi="Times" w:cs="Times"/>
        </w:rPr>
        <w:t xml:space="preserve"> </w:t>
      </w:r>
    </w:p>
    <w:p w:rsidR="00220242" w:rsidRPr="00F91052" w:rsidRDefault="00220242" w:rsidP="00220242">
      <w:pPr>
        <w:rPr>
          <w:rFonts w:ascii="Times" w:hAnsi="Times" w:cs="Times"/>
        </w:rPr>
      </w:pPr>
    </w:p>
    <w:p w:rsidR="00220242" w:rsidRPr="00F91052" w:rsidRDefault="00220242" w:rsidP="00220242">
      <w:pPr>
        <w:rPr>
          <w:rFonts w:ascii="Times" w:hAnsi="Times" w:cs="Times"/>
        </w:rPr>
      </w:pPr>
      <w:r w:rsidRPr="00F91052">
        <w:rPr>
          <w:rFonts w:ascii="Times" w:hAnsi="Times" w:cs="Times"/>
        </w:rPr>
        <w:t xml:space="preserve">Students in our math classes legitimately ask us sometimes, “When will I ever need to know this stuff?”  It’s a question that has many answers depending on who has asked the question and why.  Over the years good teachers develop a skill at fishing out the response that will work for this or that student at this or that moment.  Sometimes it concerns an application in “real life,” sometimes it has to do with requirements for the next course down the curricular line, or for tests the student must pass and so forth.  My favorite answer, though, is this: “When you understand this math your life will be more interesting.  Let me explain…”  </w:t>
      </w:r>
    </w:p>
    <w:p w:rsidR="00220242" w:rsidRDefault="00220242" w:rsidP="00220242">
      <w:pPr>
        <w:rPr>
          <w:rFonts w:ascii="Times" w:hAnsi="Times" w:cs="Times"/>
        </w:rPr>
      </w:pPr>
    </w:p>
    <w:p w:rsidR="00220242" w:rsidRPr="00F91052" w:rsidRDefault="00220242" w:rsidP="00220242">
      <w:pPr>
        <w:rPr>
          <w:ins w:id="0" w:author="Seattle University" w:date="2011-02-01T12:20:00Z"/>
          <w:rFonts w:ascii="Times" w:hAnsi="Times" w:cs="Times"/>
        </w:rPr>
      </w:pPr>
    </w:p>
    <w:p w:rsidR="003C343B" w:rsidRDefault="006D11C1">
      <w:r w:rsidRPr="006D11C1">
        <w:rPr>
          <w:b/>
        </w:rPr>
        <w:t>Car Pool</w:t>
      </w:r>
      <w:r>
        <w:tab/>
      </w:r>
      <w:r w:rsidR="00BB2E8D">
        <w:t xml:space="preserve">It’s the beginning of the new school year and it’s my morning to drive in the carpool.  At 7:20 am I turn from our street onto an arterial headed uphill and facing east.  Immediately I’m blinded as the rays of the rising sun blast straight down the road and through my windshield.  Ten minutes earlier the sun was below the horizon created by the hill and ten minutes from now it will be comfortably above so that the visor will be useful, but right now the sun glares right down the road, making driving hazardous and left turns </w:t>
      </w:r>
      <w:r w:rsidR="00CD7BEF">
        <w:t xml:space="preserve">across oncoming traffic </w:t>
      </w:r>
      <w:r w:rsidR="00BB2E8D">
        <w:t xml:space="preserve">nearly impossible.  </w:t>
      </w:r>
    </w:p>
    <w:p w:rsidR="003C343B" w:rsidRDefault="003C343B"/>
    <w:p w:rsidR="00BB2E8D" w:rsidRDefault="003C343B">
      <w:r>
        <w:t>This happens every year at about this time</w:t>
      </w:r>
      <w:r w:rsidR="00CD7BEF">
        <w:t xml:space="preserve"> and then again in the spring on our east-west and north-south grid of streets.  The rising and setting sun glares directly at you in the morning as you </w:t>
      </w:r>
      <w:r w:rsidR="000A3E89">
        <w:t>travel</w:t>
      </w:r>
      <w:r w:rsidR="00CD7BEF">
        <w:t xml:space="preserve"> east and in the evening as you head west.  Our perennial overcast means we don’t </w:t>
      </w:r>
      <w:r w:rsidR="000A3E89">
        <w:t xml:space="preserve">always </w:t>
      </w:r>
      <w:r w:rsidR="00CD7BEF">
        <w:t>notice the alignment b</w:t>
      </w:r>
      <w:r w:rsidR="00790652">
        <w:t>ut this morning the clouds were gone and</w:t>
      </w:r>
      <w:r w:rsidR="00CD7BEF">
        <w:t xml:space="preserve"> I did.  It </w:t>
      </w:r>
      <w:r w:rsidR="00BF28A3">
        <w:t>reminded me of</w:t>
      </w:r>
      <w:r w:rsidR="00791CE0">
        <w:t xml:space="preserve"> shortening days </w:t>
      </w:r>
      <w:r w:rsidR="00BF28A3">
        <w:t xml:space="preserve">and the coming of fall with winter waiting in the wings.  </w:t>
      </w:r>
      <w:r w:rsidR="00381BDF">
        <w:t xml:space="preserve">Sunrise this morning, according to </w:t>
      </w:r>
      <w:r w:rsidR="00220242">
        <w:t>the newspaper took place at 6:36am.   Tomorrow it will be at</w:t>
      </w:r>
      <w:r w:rsidR="00496AA5">
        <w:t xml:space="preserve"> 6:37am. </w:t>
      </w:r>
      <w:r w:rsidR="009E73DF">
        <w:t xml:space="preserve"> B</w:t>
      </w:r>
      <w:r w:rsidR="00E23268">
        <w:t xml:space="preserve">y the autumnal equinox, September </w:t>
      </w:r>
      <w:r w:rsidR="00496AA5">
        <w:t>23</w:t>
      </w:r>
      <w:r w:rsidR="00496AA5" w:rsidRPr="00496AA5">
        <w:rPr>
          <w:vertAlign w:val="superscript"/>
        </w:rPr>
        <w:t>rd</w:t>
      </w:r>
      <w:r w:rsidR="00496AA5">
        <w:t xml:space="preserve"> this year, </w:t>
      </w:r>
      <w:r w:rsidR="000A3E89">
        <w:t xml:space="preserve">the sun will rise at 6:57am and </w:t>
      </w:r>
      <w:r w:rsidR="00496AA5">
        <w:t xml:space="preserve">we will be losing nearly three and a half minutes of sunlight every day.  By December 22, the winter solstice, we will have to wait until very nearly 8am to see the sun and it will dip below the horizon at 4:21pm.  </w:t>
      </w:r>
    </w:p>
    <w:p w:rsidR="008F5AFF" w:rsidRDefault="008F5AFF"/>
    <w:p w:rsidR="002D1435" w:rsidRDefault="006D11C1">
      <w:r w:rsidRPr="006D11C1">
        <w:rPr>
          <w:b/>
        </w:rPr>
        <w:t>Sun Sine</w:t>
      </w:r>
      <w:r>
        <w:tab/>
      </w:r>
      <w:r w:rsidR="008F5AFF">
        <w:t>Whenever we quantify our world</w:t>
      </w:r>
      <w:r w:rsidR="009E73DF">
        <w:t xml:space="preserve">, math is there.  Quantification makes comparison possible and comparison invites analysis.  It is this analysis that leads to understanding (or the satisfying illusion of understanding anyway) and so gives a reason to study math.  In the present circumstance, we can keep track of how the photoperiod (the length of time the sun spends above the horizon on any given day) changes as the seasons slip by.  When we graph </w:t>
      </w:r>
      <w:r w:rsidR="00AA61B5">
        <w:t xml:space="preserve">the photoperiod against the days of the year we get a curve </w:t>
      </w:r>
      <w:bookmarkStart w:id="1" w:name="_GoBack"/>
      <w:bookmarkEnd w:id="1"/>
      <w:r w:rsidR="00AA61B5">
        <w:t>that looks pretty familiar. Put a couple of years together and we’re pretty sure there’s something trigonometric going on</w:t>
      </w:r>
      <w:r w:rsidR="00D920D5">
        <w:t xml:space="preserve"> (See figure 1a.</w:t>
      </w:r>
      <w:proofErr w:type="gramStart"/>
      <w:r w:rsidR="00D920D5">
        <w:t xml:space="preserve">) </w:t>
      </w:r>
      <w:r w:rsidR="00AA61B5">
        <w:t>.</w:t>
      </w:r>
      <w:proofErr w:type="gramEnd"/>
      <w:r w:rsidR="00AA61B5">
        <w:t xml:space="preserve">  </w:t>
      </w:r>
    </w:p>
    <w:p w:rsidR="002D1435" w:rsidRDefault="002D1435"/>
    <w:p w:rsidR="00BA3AB2" w:rsidRDefault="00F7541E">
      <w:r>
        <w:t xml:space="preserve">At our latitude in Washington </w:t>
      </w:r>
      <w:proofErr w:type="gramStart"/>
      <w:r>
        <w:t>state,</w:t>
      </w:r>
      <w:proofErr w:type="gramEnd"/>
      <w:r>
        <w:t xml:space="preserve"> the length of the day changes significantly over the course of the year.  We enjoy a photoperiod of </w:t>
      </w:r>
      <w:r w:rsidR="000D5CCC">
        <w:t xml:space="preserve">about </w:t>
      </w:r>
      <w:r>
        <w:t>16 hours on June 21</w:t>
      </w:r>
      <w:r w:rsidRPr="00F7541E">
        <w:rPr>
          <w:vertAlign w:val="superscript"/>
        </w:rPr>
        <w:t>st</w:t>
      </w:r>
      <w:r>
        <w:t>, the summer solst</w:t>
      </w:r>
      <w:r w:rsidR="000D5CCC">
        <w:t>ice this year, with a</w:t>
      </w:r>
      <w:r>
        <w:t xml:space="preserve"> sun</w:t>
      </w:r>
      <w:r w:rsidR="000D5CCC">
        <w:t>rise</w:t>
      </w:r>
      <w:r>
        <w:t xml:space="preserve"> at </w:t>
      </w:r>
      <w:r w:rsidR="000D5CCC">
        <w:t xml:space="preserve">4:11am and sunset </w:t>
      </w:r>
      <w:r w:rsidR="00D920D5">
        <w:t>at 8:11pm.  On the equinox we ge</w:t>
      </w:r>
      <w:r w:rsidR="000D5CCC">
        <w:t xml:space="preserve">t about 12 hours of light and in the depths of winter, </w:t>
      </w:r>
      <w:r w:rsidR="002D1435">
        <w:t xml:space="preserve">there will be </w:t>
      </w:r>
      <w:r w:rsidR="000D5CCC">
        <w:t xml:space="preserve">only eight.  </w:t>
      </w:r>
      <w:r w:rsidR="00D920D5">
        <w:t>Tha</w:t>
      </w:r>
      <w:r w:rsidR="00BA3AB2">
        <w:t xml:space="preserve">t’s a gloomy prospect but the possibilities for mathematical analysis give us something cheerful to consider.  </w:t>
      </w:r>
    </w:p>
    <w:p w:rsidR="00BA3AB2" w:rsidRDefault="00BA3AB2"/>
    <w:p w:rsidR="000D5CCC" w:rsidRDefault="006D11C1">
      <w:r>
        <w:rPr>
          <w:noProof/>
        </w:rPr>
        <w:drawing>
          <wp:anchor distT="0" distB="0" distL="114300" distR="114300" simplePos="0" relativeHeight="251660288" behindDoc="0" locked="0" layoutInCell="1" allowOverlap="1">
            <wp:simplePos x="0" y="0"/>
            <wp:positionH relativeFrom="column">
              <wp:posOffset>-114300</wp:posOffset>
            </wp:positionH>
            <wp:positionV relativeFrom="paragraph">
              <wp:posOffset>949960</wp:posOffset>
            </wp:positionV>
            <wp:extent cx="2743200" cy="1638300"/>
            <wp:effectExtent l="25400" t="0" r="0" b="0"/>
            <wp:wrapTight wrapText="bothSides">
              <wp:wrapPolygon edited="0">
                <wp:start x="-200" y="0"/>
                <wp:lineTo x="-200" y="21433"/>
                <wp:lineTo x="21600" y="21433"/>
                <wp:lineTo x="21600" y="0"/>
                <wp:lineTo x="-200" y="0"/>
              </wp:wrapPolygon>
            </wp:wrapTight>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743200" cy="1638300"/>
                    </a:xfrm>
                    <a:prstGeom prst="rect">
                      <a:avLst/>
                    </a:prstGeom>
                    <a:noFill/>
                    <a:ln w="9525">
                      <a:noFill/>
                      <a:miter lim="800000"/>
                      <a:headEnd/>
                      <a:tailEnd/>
                    </a:ln>
                  </pic:spPr>
                </pic:pic>
              </a:graphicData>
            </a:graphic>
          </wp:anchor>
        </w:drawing>
      </w:r>
      <w:r w:rsidR="00BA3AB2">
        <w:t>As noted earlier, the plot of day length versus da</w:t>
      </w:r>
      <w:r w:rsidR="00EE1FF8">
        <w:t>te, shown above, reminds us of the</w:t>
      </w:r>
      <w:r w:rsidR="00BA3AB2">
        <w:t xml:space="preserve"> sine (or cosine) curve.  </w:t>
      </w:r>
      <w:r w:rsidR="005D18F7">
        <w:t xml:space="preserve">The correspondence is not perfect; the sine curve crosses the y-axis at zero, reaches a maximum height of one, a minimum of negative one and goes through one complete cycle by 2π or 360 degrees.  </w:t>
      </w:r>
      <w:r w:rsidR="00A24066">
        <w:t>Relative to the sine curve</w:t>
      </w:r>
      <w:r w:rsidR="005D18F7">
        <w:t xml:space="preserve">, the day length curve </w:t>
      </w:r>
      <w:r w:rsidR="00A24066">
        <w:t xml:space="preserve">is shifted horizontally and vertically.  </w:t>
      </w:r>
      <w:r w:rsidR="00AF1415">
        <w:t>It crosses the y-axis just after its minimum and i</w:t>
      </w:r>
      <w:r w:rsidR="00A24066">
        <w:t>t has no negative values (What would it mean to have</w:t>
      </w:r>
      <w:r w:rsidRPr="006D11C1">
        <w:drawing>
          <wp:inline distT="0" distB="0" distL="0" distR="0">
            <wp:extent cx="2642268" cy="1701800"/>
            <wp:effectExtent l="25400" t="0" r="0" b="0"/>
            <wp:docPr id="14" name="Picture 2" descr="::Desktop:Screen shot 2011-09-13 at 12.45.2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 shot 2011-09-13 at 12.45.24 PM.png"/>
                    <pic:cNvPicPr>
                      <a:picLocks noChangeAspect="1" noChangeArrowheads="1"/>
                    </pic:cNvPicPr>
                  </pic:nvPicPr>
                  <pic:blipFill>
                    <a:blip r:embed="rId6"/>
                    <a:srcRect/>
                    <a:stretch>
                      <a:fillRect/>
                    </a:stretch>
                  </pic:blipFill>
                  <pic:spPr bwMode="auto">
                    <a:xfrm>
                      <a:off x="0" y="0"/>
                      <a:ext cx="2643813" cy="1702795"/>
                    </a:xfrm>
                    <a:prstGeom prst="rect">
                      <a:avLst/>
                    </a:prstGeom>
                    <a:noFill/>
                    <a:ln w="9525">
                      <a:noFill/>
                      <a:miter lim="800000"/>
                      <a:headEnd/>
                      <a:tailEnd/>
                    </a:ln>
                  </pic:spPr>
                </pic:pic>
              </a:graphicData>
            </a:graphic>
          </wp:inline>
        </w:drawing>
      </w:r>
      <w:r w:rsidR="00A24066">
        <w:t xml:space="preserve"> a photoperiod </w:t>
      </w:r>
      <w:r w:rsidR="00A24066" w:rsidRPr="00AF1415">
        <w:rPr>
          <w:u w:val="single"/>
        </w:rPr>
        <w:t>less</w:t>
      </w:r>
      <w:r w:rsidR="00A24066">
        <w:t xml:space="preserve"> than zero</w:t>
      </w:r>
      <w:proofErr w:type="gramStart"/>
      <w:r w:rsidR="00A24066">
        <w:t>?!</w:t>
      </w:r>
      <w:proofErr w:type="gramEnd"/>
      <w:r w:rsidR="00A24066">
        <w:t>)</w:t>
      </w:r>
      <w:r w:rsidR="00AF1415">
        <w:t xml:space="preserve">.  Also the curve runs from a minimum of eight hours to a maximum of 16 hours so that its amplitude is four hours.  </w:t>
      </w:r>
      <w:r w:rsidR="00D80ACA">
        <w:t xml:space="preserve">We can, of course, modify the coefficients of the general </w:t>
      </w:r>
      <w:r w:rsidR="000E1C4A">
        <w:t xml:space="preserve">equation of the sine curve to </w:t>
      </w:r>
      <w:r w:rsidR="00D80ACA">
        <w:t>mo</w:t>
      </w:r>
      <w:r w:rsidR="000E1C4A">
        <w:t xml:space="preserve">del the photoperiod.  Technology makes it easy, and what a great opportunity to construct our understanding of the </w:t>
      </w:r>
      <w:r>
        <w:t>effect that each coefficient has on the graph</w:t>
      </w:r>
      <w:r w:rsidR="000E1C4A">
        <w:t xml:space="preserve">!  </w:t>
      </w:r>
    </w:p>
    <w:p w:rsidR="000D5CCC" w:rsidRDefault="000D5CCC"/>
    <w:p w:rsidR="000D5CCC" w:rsidRDefault="000D5CCC"/>
    <w:p w:rsidR="006D11C1" w:rsidRDefault="006D11C1" w:rsidP="006D11C1">
      <w:r>
        <w:t>Figure 1a – photoperiod over two years    1b – sine curve over 720 degrees</w:t>
      </w:r>
    </w:p>
    <w:p w:rsidR="006D11C1" w:rsidRDefault="006D11C1" w:rsidP="006D11C1">
      <w:r>
        <w:t>Do both of these in excel??</w:t>
      </w:r>
    </w:p>
    <w:p w:rsidR="006D11C1" w:rsidRDefault="006D11C1" w:rsidP="006D11C1"/>
    <w:p w:rsidR="000D5CCC" w:rsidRDefault="000D5CCC"/>
    <w:p w:rsidR="008F5AFF" w:rsidRDefault="008F5AFF"/>
    <w:p w:rsidR="00D7034D" w:rsidRDefault="00D7034D"/>
    <w:p w:rsidR="00CD7BEF" w:rsidRDefault="00CD7BEF"/>
    <w:p w:rsidR="00CD7BEF" w:rsidRDefault="00CD7BEF"/>
    <w:p w:rsidR="00CD7BEF" w:rsidRDefault="00CD7BEF"/>
    <w:p w:rsidR="00CD7BEF" w:rsidRDefault="00CD7BEF"/>
    <w:sectPr w:rsidR="00CD7BEF" w:rsidSect="00BC5330">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compat>
    <w:useFELayout/>
  </w:compat>
  <w:rsids>
    <w:rsidRoot w:val="00BB2E8D"/>
    <w:rsid w:val="000A3E89"/>
    <w:rsid w:val="000D5CCC"/>
    <w:rsid w:val="000E1C4A"/>
    <w:rsid w:val="00220242"/>
    <w:rsid w:val="00243FC2"/>
    <w:rsid w:val="002D1435"/>
    <w:rsid w:val="00381BDF"/>
    <w:rsid w:val="003C343B"/>
    <w:rsid w:val="003E25FF"/>
    <w:rsid w:val="004029DE"/>
    <w:rsid w:val="00496AA5"/>
    <w:rsid w:val="005D18F7"/>
    <w:rsid w:val="006D11C1"/>
    <w:rsid w:val="006F01A0"/>
    <w:rsid w:val="00790652"/>
    <w:rsid w:val="00791CE0"/>
    <w:rsid w:val="008F5AFF"/>
    <w:rsid w:val="009E73DF"/>
    <w:rsid w:val="00A24066"/>
    <w:rsid w:val="00AA61B5"/>
    <w:rsid w:val="00AE4F57"/>
    <w:rsid w:val="00AF1415"/>
    <w:rsid w:val="00BA3AB2"/>
    <w:rsid w:val="00BB2E8D"/>
    <w:rsid w:val="00BC5330"/>
    <w:rsid w:val="00BF28A3"/>
    <w:rsid w:val="00CD7BEF"/>
    <w:rsid w:val="00D7034D"/>
    <w:rsid w:val="00D80ACA"/>
    <w:rsid w:val="00D920D5"/>
    <w:rsid w:val="00E23268"/>
    <w:rsid w:val="00EE1FF8"/>
    <w:rsid w:val="00F34324"/>
    <w:rsid w:val="00F7541E"/>
  </w:rsids>
  <m:mathPr>
    <m:mathFont m:val="Lucida Grande"/>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F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D703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034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3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034D"/>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451</Words>
  <Characters>2574</Characters>
  <Application>Microsoft Macintosh Word</Application>
  <DocSecurity>0</DocSecurity>
  <Lines>21</Lines>
  <Paragraphs>5</Paragraphs>
  <ScaleCrop>false</ScaleCrop>
  <Company/>
  <LinksUpToDate>false</LinksUpToDate>
  <CharactersWithSpaces>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Roddy</dc:creator>
  <cp:keywords/>
  <dc:description/>
  <cp:lastModifiedBy>Mark Roddy</cp:lastModifiedBy>
  <cp:revision>2</cp:revision>
  <dcterms:created xsi:type="dcterms:W3CDTF">2011-09-13T22:26:00Z</dcterms:created>
  <dcterms:modified xsi:type="dcterms:W3CDTF">2011-09-13T22:26:00Z</dcterms:modified>
</cp:coreProperties>
</file>